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1F3B89" w14:textId="77777777" w:rsidR="003233CD" w:rsidRPr="00063BD4" w:rsidRDefault="003233CD" w:rsidP="003233CD">
      <w:pPr>
        <w:pStyle w:val="Heading1"/>
        <w:ind w:left="1440"/>
        <w:rPr>
          <w:rFonts w:ascii="Calibri" w:hAnsi="Calibri"/>
          <w:color w:val="333333"/>
          <w:szCs w:val="22"/>
          <w:lang w:val="pt-BR"/>
        </w:rPr>
      </w:pPr>
      <w:r w:rsidRPr="00063BD4">
        <w:rPr>
          <w:rFonts w:ascii="Calibri" w:hAnsi="Calibri"/>
          <w:color w:val="333333"/>
          <w:szCs w:val="22"/>
          <w:lang w:val="pt-BR"/>
        </w:rPr>
        <w:t xml:space="preserve">      </w:t>
      </w:r>
    </w:p>
    <w:p w14:paraId="353BEA3C" w14:textId="77777777" w:rsidR="003233CD" w:rsidRPr="00A57390" w:rsidRDefault="003233CD" w:rsidP="003233CD">
      <w:pPr>
        <w:rPr>
          <w:rFonts w:ascii="Calibri" w:hAnsi="Calibri" w:cs="Arial"/>
          <w:bCs/>
          <w:color w:val="333333"/>
          <w:sz w:val="22"/>
          <w:szCs w:val="22"/>
          <w:lang w:val="pt-BR"/>
        </w:rPr>
      </w:pPr>
      <w:r w:rsidRPr="00063BD4">
        <w:rPr>
          <w:rFonts w:ascii="Calibri" w:hAnsi="Calibri" w:cs="Arial"/>
          <w:b/>
          <w:color w:val="333333"/>
          <w:sz w:val="22"/>
          <w:szCs w:val="22"/>
          <w:lang w:val="pt-BR"/>
        </w:rPr>
        <w:t xml:space="preserve">  </w:t>
      </w:r>
      <w:r w:rsidRPr="00A57390">
        <w:rPr>
          <w:rFonts w:ascii="Calibri" w:hAnsi="Calibri" w:cs="Arial"/>
          <w:bCs/>
          <w:color w:val="333333"/>
          <w:sz w:val="22"/>
          <w:szCs w:val="22"/>
          <w:lang w:val="pt-BR"/>
        </w:rPr>
        <w:t xml:space="preserve">                                                                                                                      </w:t>
      </w:r>
    </w:p>
    <w:p w14:paraId="5695D61D" w14:textId="1BC6A752" w:rsidR="003233CD" w:rsidRPr="00A57390" w:rsidRDefault="009840C3" w:rsidP="009840C3">
      <w:pPr>
        <w:jc w:val="right"/>
        <w:rPr>
          <w:rFonts w:ascii="Calibri" w:hAnsi="Calibri" w:cs="Arial"/>
          <w:b/>
          <w:bCs/>
          <w:color w:val="333333"/>
          <w:sz w:val="22"/>
          <w:szCs w:val="22"/>
          <w:lang w:val="pt-BR"/>
        </w:rPr>
      </w:pPr>
      <w:r>
        <w:rPr>
          <w:rFonts w:ascii="Calibri" w:hAnsi="Calibri" w:cs="Arial"/>
          <w:b/>
          <w:bCs/>
          <w:color w:val="333333"/>
          <w:sz w:val="22"/>
          <w:szCs w:val="22"/>
          <w:lang w:val="pt-BR"/>
        </w:rPr>
        <w:t>A</w:t>
      </w:r>
      <w:r w:rsidR="000C34E6">
        <w:rPr>
          <w:rFonts w:ascii="Calibri" w:hAnsi="Calibri" w:cs="Arial"/>
          <w:b/>
          <w:bCs/>
          <w:color w:val="333333"/>
          <w:sz w:val="22"/>
          <w:szCs w:val="22"/>
          <w:lang w:val="pt-BR"/>
        </w:rPr>
        <w:t>NEXA NR.</w:t>
      </w:r>
      <w:r>
        <w:rPr>
          <w:rFonts w:ascii="Calibri" w:hAnsi="Calibri" w:cs="Arial"/>
          <w:b/>
          <w:bCs/>
          <w:color w:val="333333"/>
          <w:sz w:val="22"/>
          <w:szCs w:val="22"/>
          <w:lang w:val="pt-BR"/>
        </w:rPr>
        <w:t xml:space="preserve"> 6</w:t>
      </w:r>
    </w:p>
    <w:p w14:paraId="4D43F9F7" w14:textId="77777777" w:rsidR="003233CD" w:rsidRPr="00A57390" w:rsidRDefault="003233CD" w:rsidP="003233CD">
      <w:pPr>
        <w:ind w:firstLine="708"/>
        <w:jc w:val="both"/>
        <w:rPr>
          <w:rFonts w:ascii="Calibri" w:hAnsi="Calibri"/>
          <w:color w:val="333333"/>
          <w:sz w:val="22"/>
          <w:szCs w:val="22"/>
          <w:lang w:val="ro-RO"/>
        </w:rPr>
      </w:pPr>
    </w:p>
    <w:p w14:paraId="43D953FE" w14:textId="77777777" w:rsidR="003233CD" w:rsidRPr="00A57390" w:rsidRDefault="003233CD" w:rsidP="003233CD">
      <w:pPr>
        <w:jc w:val="center"/>
        <w:rPr>
          <w:rFonts w:ascii="Calibri" w:hAnsi="Calibri"/>
          <w:b/>
          <w:color w:val="333333"/>
          <w:sz w:val="36"/>
          <w:szCs w:val="36"/>
          <w:lang w:val="ro-RO"/>
        </w:rPr>
      </w:pPr>
      <w:r w:rsidRPr="00A57390">
        <w:rPr>
          <w:rFonts w:ascii="Calibri" w:hAnsi="Calibri"/>
          <w:b/>
          <w:color w:val="333333"/>
          <w:sz w:val="36"/>
          <w:szCs w:val="36"/>
          <w:lang w:val="ro-RO"/>
        </w:rPr>
        <w:t>LISTĂ SPECIMENE DE SEMNĂTURI</w:t>
      </w:r>
    </w:p>
    <w:p w14:paraId="03781A42" w14:textId="77777777" w:rsidR="003233CD" w:rsidRPr="00A57390" w:rsidRDefault="003233CD" w:rsidP="003233CD">
      <w:pPr>
        <w:ind w:firstLine="708"/>
        <w:jc w:val="both"/>
        <w:rPr>
          <w:rFonts w:ascii="Calibri" w:hAnsi="Calibri"/>
          <w:color w:val="333333"/>
          <w:sz w:val="36"/>
          <w:szCs w:val="36"/>
          <w:lang w:val="ro-RO"/>
        </w:rPr>
      </w:pPr>
    </w:p>
    <w:p w14:paraId="3194076E" w14:textId="77777777" w:rsidR="003233CD" w:rsidRPr="00A57390" w:rsidRDefault="003233CD" w:rsidP="003233CD">
      <w:pPr>
        <w:ind w:firstLine="708"/>
        <w:jc w:val="center"/>
        <w:rPr>
          <w:rFonts w:ascii="Calibri" w:hAnsi="Calibri"/>
          <w:color w:val="333333"/>
          <w:sz w:val="22"/>
          <w:szCs w:val="22"/>
          <w:lang w:val="ro-RO"/>
        </w:rPr>
      </w:pPr>
    </w:p>
    <w:p w14:paraId="16EDDC4F" w14:textId="77777777" w:rsidR="003233CD" w:rsidRPr="00A57390" w:rsidRDefault="003233CD" w:rsidP="003233CD">
      <w:pPr>
        <w:tabs>
          <w:tab w:val="left" w:pos="3240"/>
        </w:tabs>
        <w:ind w:firstLine="708"/>
        <w:rPr>
          <w:rFonts w:ascii="Calibri" w:hAnsi="Calibri"/>
          <w:color w:val="333333"/>
          <w:sz w:val="22"/>
          <w:szCs w:val="22"/>
          <w:lang w:val="ro-RO"/>
        </w:rPr>
      </w:pPr>
      <w:r w:rsidRPr="00A57390">
        <w:rPr>
          <w:rFonts w:ascii="Calibri" w:hAnsi="Calibri"/>
          <w:color w:val="333333"/>
          <w:sz w:val="22"/>
          <w:szCs w:val="22"/>
          <w:lang w:val="ro-RO"/>
        </w:rPr>
        <w:tab/>
      </w:r>
    </w:p>
    <w:p w14:paraId="3E2971E8" w14:textId="77777777" w:rsidR="003233CD" w:rsidRPr="00A57390" w:rsidRDefault="003233CD" w:rsidP="003233CD">
      <w:pPr>
        <w:spacing w:line="360" w:lineRule="auto"/>
        <w:ind w:firstLine="708"/>
        <w:jc w:val="both"/>
        <w:rPr>
          <w:rFonts w:ascii="Calibri" w:hAnsi="Calibri"/>
          <w:color w:val="333333"/>
          <w:szCs w:val="22"/>
          <w:lang w:val="ro-RO"/>
        </w:rPr>
      </w:pPr>
      <w:r w:rsidRPr="00A57390">
        <w:rPr>
          <w:rFonts w:ascii="Calibri" w:hAnsi="Calibri"/>
          <w:color w:val="333333"/>
          <w:szCs w:val="22"/>
          <w:lang w:val="ro-RO"/>
        </w:rPr>
        <w:t>Prin prezenta împuternicim următoarele persoane din cadrul ………………………:</w:t>
      </w:r>
    </w:p>
    <w:p w14:paraId="57039564" w14:textId="77777777" w:rsidR="003233CD" w:rsidRPr="00A57390" w:rsidRDefault="003233CD" w:rsidP="003233CD">
      <w:pPr>
        <w:spacing w:line="360" w:lineRule="auto"/>
        <w:ind w:firstLine="708"/>
        <w:jc w:val="both"/>
        <w:rPr>
          <w:rFonts w:ascii="Calibri" w:hAnsi="Calibri"/>
          <w:color w:val="333333"/>
          <w:szCs w:val="22"/>
          <w:lang w:val="ro-RO"/>
        </w:rPr>
      </w:pPr>
    </w:p>
    <w:p w14:paraId="3F86FB70" w14:textId="77777777" w:rsidR="003233CD" w:rsidRPr="00A57390" w:rsidRDefault="003233CD" w:rsidP="003233CD">
      <w:pPr>
        <w:numPr>
          <w:ilvl w:val="0"/>
          <w:numId w:val="1"/>
        </w:numPr>
        <w:spacing w:line="360" w:lineRule="auto"/>
        <w:jc w:val="both"/>
        <w:rPr>
          <w:rFonts w:ascii="Calibri" w:hAnsi="Calibri"/>
          <w:color w:val="333333"/>
          <w:szCs w:val="22"/>
          <w:lang w:val="ro-RO"/>
        </w:rPr>
      </w:pPr>
      <w:r w:rsidRPr="00A57390">
        <w:rPr>
          <w:rFonts w:ascii="Calibri" w:hAnsi="Calibri"/>
          <w:color w:val="333333"/>
          <w:szCs w:val="22"/>
          <w:lang w:val="ro-RO"/>
        </w:rPr>
        <w:t>Doamna/Domnul  ………………</w:t>
      </w:r>
      <w:r w:rsidRPr="003233CD">
        <w:rPr>
          <w:rFonts w:ascii="Calibri" w:hAnsi="Calibri"/>
          <w:i/>
          <w:color w:val="333333"/>
          <w:szCs w:val="22"/>
          <w:lang w:val="ro-RO"/>
        </w:rPr>
        <w:t xml:space="preserve">(se completează cu numele întreg conform actului de identitate), </w:t>
      </w:r>
      <w:r w:rsidRPr="00A57390">
        <w:rPr>
          <w:rFonts w:ascii="Calibri" w:hAnsi="Calibri"/>
          <w:color w:val="333333"/>
          <w:szCs w:val="22"/>
          <w:lang w:val="ro-RO"/>
        </w:rPr>
        <w:t>funcţia …………, legitimată cu … seria … nr. …….</w:t>
      </w:r>
    </w:p>
    <w:p w14:paraId="3868D6EC" w14:textId="77777777" w:rsidR="003233CD" w:rsidRPr="00A57390" w:rsidRDefault="003233CD" w:rsidP="003233CD">
      <w:pPr>
        <w:numPr>
          <w:ilvl w:val="0"/>
          <w:numId w:val="1"/>
        </w:numPr>
        <w:spacing w:line="360" w:lineRule="auto"/>
        <w:jc w:val="both"/>
        <w:rPr>
          <w:rFonts w:ascii="Calibri" w:hAnsi="Calibri"/>
          <w:color w:val="333333"/>
          <w:szCs w:val="22"/>
          <w:lang w:val="ro-RO"/>
        </w:rPr>
      </w:pPr>
      <w:r w:rsidRPr="00A57390">
        <w:rPr>
          <w:rFonts w:ascii="Calibri" w:hAnsi="Calibri"/>
          <w:color w:val="333333"/>
          <w:szCs w:val="22"/>
          <w:lang w:val="ro-RO"/>
        </w:rPr>
        <w:t>Doamna/Domnul  ………………………………</w:t>
      </w:r>
      <w:r w:rsidRPr="003233CD">
        <w:rPr>
          <w:rFonts w:ascii="Calibri" w:hAnsi="Calibri"/>
          <w:i/>
          <w:color w:val="333333"/>
          <w:szCs w:val="22"/>
          <w:lang w:val="ro-RO"/>
        </w:rPr>
        <w:t>(se completează cu numele întreg conform actului de identitate)</w:t>
      </w:r>
      <w:r w:rsidRPr="00A57390">
        <w:rPr>
          <w:rFonts w:ascii="Calibri" w:hAnsi="Calibri"/>
          <w:color w:val="333333"/>
          <w:szCs w:val="22"/>
          <w:lang w:val="ro-RO"/>
        </w:rPr>
        <w:t>, funcţia …………, legitimată cu … seria … nr. …….</w:t>
      </w:r>
    </w:p>
    <w:p w14:paraId="2909F068" w14:textId="77777777" w:rsidR="003233CD" w:rsidRPr="00A57390" w:rsidRDefault="003233CD" w:rsidP="003233CD">
      <w:pPr>
        <w:spacing w:line="360" w:lineRule="auto"/>
        <w:ind w:left="1068"/>
        <w:jc w:val="both"/>
        <w:rPr>
          <w:rFonts w:ascii="Calibri" w:hAnsi="Calibri"/>
          <w:color w:val="333333"/>
          <w:szCs w:val="22"/>
          <w:lang w:val="ro-RO"/>
        </w:rPr>
      </w:pPr>
    </w:p>
    <w:p w14:paraId="7D5882FF" w14:textId="3546D9B5" w:rsidR="003233CD" w:rsidRPr="00A57390" w:rsidRDefault="00890C95" w:rsidP="003233CD">
      <w:pPr>
        <w:spacing w:line="360" w:lineRule="auto"/>
        <w:jc w:val="both"/>
        <w:rPr>
          <w:rFonts w:ascii="Calibri" w:hAnsi="Calibri"/>
          <w:color w:val="333333"/>
          <w:szCs w:val="22"/>
          <w:lang w:val="ro-RO"/>
        </w:rPr>
      </w:pPr>
      <w:r>
        <w:rPr>
          <w:rFonts w:ascii="Calibri" w:hAnsi="Calibri"/>
          <w:color w:val="333333"/>
          <w:szCs w:val="22"/>
          <w:lang w:val="ro-RO"/>
        </w:rPr>
        <w:t>pentru a c</w:t>
      </w:r>
      <w:r w:rsidR="00E90073">
        <w:rPr>
          <w:rFonts w:ascii="Calibri" w:hAnsi="Calibri"/>
          <w:color w:val="333333"/>
          <w:szCs w:val="22"/>
          <w:lang w:val="ro-RO"/>
        </w:rPr>
        <w:t>ertifica c</w:t>
      </w:r>
      <w:r w:rsidR="003233CD" w:rsidRPr="00A57390">
        <w:rPr>
          <w:rFonts w:ascii="Calibri" w:hAnsi="Calibri"/>
          <w:color w:val="333333"/>
          <w:szCs w:val="22"/>
          <w:lang w:val="ro-RO"/>
        </w:rPr>
        <w:t>onf</w:t>
      </w:r>
      <w:ins w:id="0" w:author="Anda Gabriela Popescu" w:date="2023-12-29T10:16:00Z">
        <w:r w:rsidR="00554B51">
          <w:rPr>
            <w:rFonts w:ascii="Calibri" w:hAnsi="Calibri"/>
            <w:color w:val="333333"/>
            <w:szCs w:val="22"/>
            <w:lang w:val="ro-RO"/>
          </w:rPr>
          <w:t>o</w:t>
        </w:r>
      </w:ins>
      <w:del w:id="1" w:author="Anda Gabriela Popescu" w:date="2023-12-29T10:16:00Z">
        <w:r w:rsidR="003233CD" w:rsidRPr="00A57390" w:rsidDel="00554B51">
          <w:rPr>
            <w:rFonts w:ascii="Calibri" w:hAnsi="Calibri"/>
            <w:color w:val="333333"/>
            <w:szCs w:val="22"/>
            <w:lang w:val="ro-RO"/>
          </w:rPr>
          <w:delText>i</w:delText>
        </w:r>
      </w:del>
      <w:r w:rsidR="003233CD" w:rsidRPr="00A57390">
        <w:rPr>
          <w:rFonts w:ascii="Calibri" w:hAnsi="Calibri"/>
          <w:color w:val="333333"/>
          <w:szCs w:val="22"/>
          <w:lang w:val="ro-RO"/>
        </w:rPr>
        <w:t>rm</w:t>
      </w:r>
      <w:r w:rsidR="00E90073">
        <w:rPr>
          <w:rFonts w:ascii="Calibri" w:hAnsi="Calibri"/>
          <w:color w:val="333333"/>
          <w:szCs w:val="22"/>
          <w:lang w:val="ro-RO"/>
        </w:rPr>
        <w:t>itatea cu</w:t>
      </w:r>
      <w:r w:rsidR="003233CD" w:rsidRPr="00A57390">
        <w:rPr>
          <w:rFonts w:ascii="Calibri" w:hAnsi="Calibri"/>
          <w:color w:val="333333"/>
          <w:szCs w:val="22"/>
          <w:lang w:val="ro-RO"/>
        </w:rPr>
        <w:t xml:space="preserve"> </w:t>
      </w:r>
      <w:del w:id="2" w:author="Anda Gabriela Popescu" w:date="2023-12-29T10:16:00Z">
        <w:r w:rsidR="003233CD" w:rsidRPr="00A57390" w:rsidDel="00554B51">
          <w:rPr>
            <w:rFonts w:ascii="Calibri" w:hAnsi="Calibri"/>
            <w:color w:val="333333"/>
            <w:szCs w:val="22"/>
            <w:lang w:val="ro-RO"/>
          </w:rPr>
          <w:delText xml:space="preserve">cu </w:delText>
        </w:r>
      </w:del>
      <w:r w:rsidR="003233CD" w:rsidRPr="00A57390">
        <w:rPr>
          <w:rFonts w:ascii="Calibri" w:hAnsi="Calibri"/>
          <w:color w:val="333333"/>
          <w:szCs w:val="22"/>
          <w:lang w:val="ro-RO"/>
        </w:rPr>
        <w:t>originalul</w:t>
      </w:r>
      <w:r w:rsidR="00E90073">
        <w:rPr>
          <w:rFonts w:ascii="Calibri" w:hAnsi="Calibri"/>
          <w:color w:val="333333"/>
          <w:szCs w:val="22"/>
          <w:lang w:val="ro-RO"/>
        </w:rPr>
        <w:t xml:space="preserve"> a</w:t>
      </w:r>
      <w:r w:rsidR="003233CD" w:rsidRPr="00A57390">
        <w:rPr>
          <w:rFonts w:ascii="Calibri" w:hAnsi="Calibri"/>
          <w:color w:val="333333"/>
          <w:szCs w:val="22"/>
          <w:lang w:val="ro-RO"/>
        </w:rPr>
        <w:t xml:space="preserve"> </w:t>
      </w:r>
      <w:r w:rsidR="003233CD">
        <w:rPr>
          <w:rFonts w:ascii="Calibri" w:hAnsi="Calibri"/>
          <w:color w:val="333333"/>
          <w:szCs w:val="22"/>
          <w:lang w:val="ro-RO"/>
        </w:rPr>
        <w:t>documentel</w:t>
      </w:r>
      <w:ins w:id="3" w:author="Anda Gabriela Popescu" w:date="2023-12-29T10:16:00Z">
        <w:r w:rsidR="00554B51">
          <w:rPr>
            <w:rFonts w:ascii="Calibri" w:hAnsi="Calibri"/>
            <w:color w:val="333333"/>
            <w:szCs w:val="22"/>
            <w:lang w:val="ro-RO"/>
          </w:rPr>
          <w:t>or</w:t>
        </w:r>
      </w:ins>
      <w:del w:id="4" w:author="Anda Gabriela Popescu" w:date="2023-12-29T10:16:00Z">
        <w:r w:rsidR="003233CD" w:rsidDel="00554B51">
          <w:rPr>
            <w:rFonts w:ascii="Calibri" w:hAnsi="Calibri"/>
            <w:color w:val="333333"/>
            <w:szCs w:val="22"/>
            <w:lang w:val="ro-RO"/>
          </w:rPr>
          <w:delText>e</w:delText>
        </w:r>
      </w:del>
      <w:r w:rsidR="003233CD">
        <w:rPr>
          <w:rFonts w:ascii="Calibri" w:hAnsi="Calibri"/>
          <w:color w:val="333333"/>
          <w:szCs w:val="22"/>
          <w:lang w:val="ro-RO"/>
        </w:rPr>
        <w:t xml:space="preserve"> atașate</w:t>
      </w:r>
      <w:ins w:id="5" w:author="Anda Gabriela Popescu" w:date="2023-12-29T10:16:00Z">
        <w:r w:rsidR="00554B51">
          <w:rPr>
            <w:rFonts w:ascii="Calibri" w:hAnsi="Calibri"/>
            <w:color w:val="333333"/>
            <w:szCs w:val="22"/>
            <w:lang w:val="ro-RO"/>
          </w:rPr>
          <w:t>/pentru a semna documentele suport atașate</w:t>
        </w:r>
      </w:ins>
      <w:r w:rsidR="003233CD" w:rsidRPr="00A57390">
        <w:rPr>
          <w:rFonts w:ascii="Calibri" w:hAnsi="Calibri"/>
          <w:color w:val="333333"/>
          <w:szCs w:val="22"/>
          <w:lang w:val="ro-RO"/>
        </w:rPr>
        <w:t xml:space="preserve"> la cererea de finanţare pentru proiectul ………………&lt;titlul&gt;…………………………. ce va fi transmisă către Autoritatea de Management pentru Programul Operaţional Asistenţă Tehnică </w:t>
      </w:r>
      <w:r w:rsidR="003233CD">
        <w:rPr>
          <w:rFonts w:ascii="Calibri" w:hAnsi="Calibri"/>
          <w:color w:val="333333"/>
          <w:szCs w:val="22"/>
          <w:lang w:val="ro-RO"/>
        </w:rPr>
        <w:t xml:space="preserve">prin intermediul aplicației </w:t>
      </w:r>
      <w:del w:id="6" w:author="Anda Gabriela Popescu" w:date="2023-12-29T10:17:00Z">
        <w:r w:rsidR="004408BC" w:rsidDel="00554B51">
          <w:rPr>
            <w:rFonts w:ascii="Calibri" w:hAnsi="Calibri"/>
            <w:color w:val="333333"/>
            <w:szCs w:val="22"/>
            <w:lang w:val="ro-RO"/>
          </w:rPr>
          <w:delText xml:space="preserve">MySMIS2014/ </w:delText>
        </w:r>
      </w:del>
      <w:r w:rsidR="003233CD">
        <w:rPr>
          <w:rFonts w:ascii="Calibri" w:hAnsi="Calibri"/>
          <w:color w:val="333333"/>
          <w:szCs w:val="22"/>
          <w:lang w:val="ro-RO"/>
        </w:rPr>
        <w:t>MySMIS20</w:t>
      </w:r>
      <w:r w:rsidR="008D2BB3">
        <w:rPr>
          <w:rFonts w:ascii="Calibri" w:hAnsi="Calibri"/>
          <w:color w:val="333333"/>
          <w:szCs w:val="22"/>
          <w:lang w:val="ro-RO"/>
        </w:rPr>
        <w:t>2</w:t>
      </w:r>
      <w:r w:rsidR="003233CD">
        <w:rPr>
          <w:rFonts w:ascii="Calibri" w:hAnsi="Calibri"/>
          <w:color w:val="333333"/>
          <w:szCs w:val="22"/>
          <w:lang w:val="ro-RO"/>
        </w:rPr>
        <w:t>1</w:t>
      </w:r>
      <w:r w:rsidR="003233CD" w:rsidRPr="00A57390">
        <w:rPr>
          <w:rFonts w:ascii="Calibri" w:hAnsi="Calibri"/>
          <w:color w:val="333333"/>
          <w:szCs w:val="22"/>
          <w:lang w:val="ro-RO"/>
        </w:rPr>
        <w:t>.</w:t>
      </w:r>
    </w:p>
    <w:p w14:paraId="47A659D6" w14:textId="77777777" w:rsidR="003233CD" w:rsidRPr="00A57390" w:rsidRDefault="003233CD" w:rsidP="003233CD">
      <w:pPr>
        <w:spacing w:line="360" w:lineRule="auto"/>
        <w:jc w:val="both"/>
        <w:rPr>
          <w:rFonts w:ascii="Calibri" w:hAnsi="Calibri"/>
          <w:color w:val="333333"/>
          <w:szCs w:val="22"/>
          <w:lang w:val="ro-RO"/>
        </w:rPr>
      </w:pPr>
    </w:p>
    <w:p w14:paraId="53D1417B" w14:textId="77777777" w:rsidR="003233CD" w:rsidRPr="00A57390" w:rsidRDefault="003233CD" w:rsidP="003233CD">
      <w:pPr>
        <w:spacing w:line="360" w:lineRule="auto"/>
        <w:ind w:firstLine="708"/>
        <w:jc w:val="both"/>
        <w:rPr>
          <w:rFonts w:ascii="Calibri" w:hAnsi="Calibri"/>
          <w:color w:val="333333"/>
          <w:szCs w:val="22"/>
          <w:lang w:val="ro-RO"/>
        </w:rPr>
      </w:pPr>
    </w:p>
    <w:p w14:paraId="1DC9E440" w14:textId="77777777" w:rsidR="003233CD" w:rsidRPr="00A57390" w:rsidRDefault="003233CD" w:rsidP="003233CD">
      <w:pPr>
        <w:spacing w:after="100" w:afterAutospacing="1"/>
        <w:jc w:val="center"/>
        <w:rPr>
          <w:rFonts w:ascii="Calibri" w:hAnsi="Calibri"/>
          <w:b/>
          <w:color w:val="333333"/>
          <w:szCs w:val="22"/>
          <w:lang w:val="ro-RO"/>
        </w:rPr>
      </w:pPr>
      <w:r w:rsidRPr="00A57390">
        <w:rPr>
          <w:rFonts w:ascii="Calibri" w:hAnsi="Calibri"/>
          <w:b/>
          <w:color w:val="333333"/>
          <w:szCs w:val="22"/>
          <w:lang w:val="ro-RO"/>
        </w:rPr>
        <w:t>Nume şi prenume reprezentant legal al Beneficiarului</w:t>
      </w:r>
    </w:p>
    <w:p w14:paraId="6546398C" w14:textId="77777777" w:rsidR="003233CD" w:rsidRPr="00A57390" w:rsidRDefault="003233CD" w:rsidP="003233CD">
      <w:pPr>
        <w:spacing w:before="240" w:after="100" w:afterAutospacing="1"/>
        <w:jc w:val="center"/>
        <w:rPr>
          <w:rFonts w:ascii="Calibri" w:hAnsi="Calibri"/>
          <w:b/>
          <w:color w:val="333333"/>
          <w:szCs w:val="22"/>
          <w:lang w:val="ro-RO"/>
        </w:rPr>
      </w:pPr>
      <w:r w:rsidRPr="00A57390">
        <w:rPr>
          <w:rFonts w:ascii="Calibri" w:hAnsi="Calibri"/>
          <w:b/>
          <w:color w:val="333333"/>
          <w:szCs w:val="22"/>
          <w:lang w:val="ro-RO"/>
        </w:rPr>
        <w:t>Funcţia</w:t>
      </w:r>
    </w:p>
    <w:p w14:paraId="521AA8F1" w14:textId="77777777" w:rsidR="003233CD" w:rsidRPr="00A57390" w:rsidRDefault="003233CD" w:rsidP="003233CD">
      <w:pPr>
        <w:spacing w:before="240" w:after="100" w:afterAutospacing="1"/>
        <w:jc w:val="center"/>
        <w:rPr>
          <w:rFonts w:ascii="Calibri" w:hAnsi="Calibri"/>
          <w:b/>
          <w:color w:val="333333"/>
          <w:szCs w:val="22"/>
          <w:lang w:val="ro-RO"/>
        </w:rPr>
      </w:pPr>
      <w:r w:rsidRPr="00A57390">
        <w:rPr>
          <w:rFonts w:ascii="Calibri" w:hAnsi="Calibri"/>
          <w:b/>
          <w:color w:val="333333"/>
          <w:szCs w:val="22"/>
          <w:lang w:val="ro-RO"/>
        </w:rPr>
        <w:t>Semnătura</w:t>
      </w:r>
      <w:r>
        <w:rPr>
          <w:rFonts w:ascii="Calibri" w:hAnsi="Calibri"/>
          <w:b/>
          <w:color w:val="333333"/>
          <w:szCs w:val="22"/>
          <w:lang w:val="ro-RO"/>
        </w:rPr>
        <w:t xml:space="preserve"> electronică</w:t>
      </w:r>
    </w:p>
    <w:p w14:paraId="63D013C5" w14:textId="77777777" w:rsidR="003233CD" w:rsidRPr="00A57390" w:rsidRDefault="003233CD" w:rsidP="003233CD">
      <w:pPr>
        <w:spacing w:before="120"/>
        <w:jc w:val="right"/>
        <w:rPr>
          <w:rFonts w:ascii="Calibri" w:hAnsi="Calibri"/>
          <w:b/>
          <w:color w:val="333333"/>
          <w:sz w:val="22"/>
          <w:szCs w:val="22"/>
          <w:lang w:val="ro-RO"/>
        </w:rPr>
      </w:pPr>
      <w:r w:rsidRPr="00A57390">
        <w:rPr>
          <w:rFonts w:ascii="Calibri" w:hAnsi="Calibri"/>
          <w:b/>
          <w:color w:val="333333"/>
          <w:sz w:val="22"/>
          <w:szCs w:val="22"/>
          <w:lang w:val="ro-RO"/>
        </w:rPr>
        <w:t xml:space="preserve">                                               </w:t>
      </w:r>
    </w:p>
    <w:p w14:paraId="40934DD3" w14:textId="77777777" w:rsidR="000C34E6" w:rsidRPr="00063BD4" w:rsidRDefault="000C34E6">
      <w:pPr>
        <w:rPr>
          <w:lang w:val="pt-BR"/>
        </w:rPr>
      </w:pPr>
    </w:p>
    <w:sectPr w:rsidR="000C34E6" w:rsidRPr="00063BD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405E76" w14:textId="77777777" w:rsidR="005938E9" w:rsidRDefault="005938E9" w:rsidP="003233CD">
      <w:r>
        <w:separator/>
      </w:r>
    </w:p>
  </w:endnote>
  <w:endnote w:type="continuationSeparator" w:id="0">
    <w:p w14:paraId="5017CD30" w14:textId="77777777" w:rsidR="005938E9" w:rsidRDefault="005938E9" w:rsidP="00323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141343" w14:textId="77777777" w:rsidR="005938E9" w:rsidRDefault="005938E9" w:rsidP="003233CD">
      <w:r>
        <w:separator/>
      </w:r>
    </w:p>
  </w:footnote>
  <w:footnote w:type="continuationSeparator" w:id="0">
    <w:p w14:paraId="6BBE1629" w14:textId="77777777" w:rsidR="005938E9" w:rsidRDefault="005938E9" w:rsidP="003233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C6BE9" w14:textId="4B9CF406" w:rsidR="003233CD" w:rsidRPr="00A57390" w:rsidRDefault="003233CD" w:rsidP="003233CD">
    <w:pPr>
      <w:jc w:val="center"/>
      <w:rPr>
        <w:rFonts w:ascii="Calibri" w:hAnsi="Calibri"/>
        <w:b/>
        <w:color w:val="999999"/>
        <w:sz w:val="22"/>
        <w:szCs w:val="20"/>
      </w:rPr>
    </w:pPr>
    <w:r>
      <w:rPr>
        <w:rFonts w:ascii="Calibri" w:hAnsi="Calibri"/>
        <w:b/>
        <w:noProof/>
        <w:color w:val="999999"/>
        <w:szCs w:val="20"/>
        <w:lang w:val="ro-RO" w:eastAsia="ro-R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E8ADAF" wp14:editId="115BFC27">
              <wp:simplePos x="0" y="0"/>
              <wp:positionH relativeFrom="column">
                <wp:posOffset>34290</wp:posOffset>
              </wp:positionH>
              <wp:positionV relativeFrom="paragraph">
                <wp:posOffset>9828530</wp:posOffset>
              </wp:positionV>
              <wp:extent cx="6286500" cy="635"/>
              <wp:effectExtent l="15240" t="17780" r="13335" b="10160"/>
              <wp:wrapNone/>
              <wp:docPr id="1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86500" cy="63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DE17D1F" id="Straight Connector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7pt,773.9pt" to="497.7pt,77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" strokecolor="gray" strokeweight="1.5pt"/>
          </w:pict>
        </mc:Fallback>
      </mc:AlternateContent>
    </w:r>
    <w:r w:rsidRPr="00A57390">
      <w:rPr>
        <w:rFonts w:ascii="Calibri" w:hAnsi="Calibri"/>
        <w:b/>
        <w:color w:val="999999"/>
        <w:sz w:val="22"/>
        <w:szCs w:val="20"/>
      </w:rPr>
      <w:t>Programul Asistenţă Tehnică 20</w:t>
    </w:r>
    <w:r w:rsidR="008D2BB3">
      <w:rPr>
        <w:rFonts w:ascii="Calibri" w:hAnsi="Calibri"/>
        <w:b/>
        <w:color w:val="999999"/>
        <w:sz w:val="22"/>
        <w:szCs w:val="20"/>
      </w:rPr>
      <w:t>2</w:t>
    </w:r>
    <w:r w:rsidRPr="00A57390">
      <w:rPr>
        <w:rFonts w:ascii="Calibri" w:hAnsi="Calibri"/>
        <w:b/>
        <w:color w:val="999999"/>
        <w:sz w:val="22"/>
        <w:szCs w:val="20"/>
      </w:rPr>
      <w:t>1-202</w:t>
    </w:r>
    <w:r w:rsidR="008D2BB3">
      <w:rPr>
        <w:rFonts w:ascii="Calibri" w:hAnsi="Calibri"/>
        <w:b/>
        <w:color w:val="999999"/>
        <w:sz w:val="22"/>
        <w:szCs w:val="20"/>
      </w:rPr>
      <w:t>7</w:t>
    </w:r>
  </w:p>
  <w:p w14:paraId="7BD49DDC" w14:textId="77777777" w:rsidR="003233CD" w:rsidRDefault="003233C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D46BB"/>
    <w:multiLevelType w:val="hybridMultilevel"/>
    <w:tmpl w:val="8390ACD6"/>
    <w:lvl w:ilvl="0" w:tplc="040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num w:numId="1" w16cid:durableId="187160127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nda Gabriela Popescu">
    <w15:presenceInfo w15:providerId="AD" w15:userId="S-1-5-21-1335690349-1632514493-598330653-339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A4B"/>
    <w:rsid w:val="00063BD4"/>
    <w:rsid w:val="000C34E6"/>
    <w:rsid w:val="002103CE"/>
    <w:rsid w:val="002E0557"/>
    <w:rsid w:val="003233CD"/>
    <w:rsid w:val="0043063A"/>
    <w:rsid w:val="004408BC"/>
    <w:rsid w:val="00554B51"/>
    <w:rsid w:val="00573FD1"/>
    <w:rsid w:val="005938E9"/>
    <w:rsid w:val="006A017A"/>
    <w:rsid w:val="00890C95"/>
    <w:rsid w:val="008D2BB3"/>
    <w:rsid w:val="009840C3"/>
    <w:rsid w:val="00A03A4E"/>
    <w:rsid w:val="00A25F84"/>
    <w:rsid w:val="00A366C9"/>
    <w:rsid w:val="00C52316"/>
    <w:rsid w:val="00CB7ACB"/>
    <w:rsid w:val="00D87C2B"/>
    <w:rsid w:val="00E14374"/>
    <w:rsid w:val="00E90073"/>
    <w:rsid w:val="00EB270B"/>
    <w:rsid w:val="00FF4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F672B03"/>
  <w15:docId w15:val="{49F3D03E-7115-40AA-8B23-D12CA47DD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33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3233CD"/>
    <w:pPr>
      <w:keepNext/>
      <w:outlineLvl w:val="0"/>
    </w:pPr>
    <w:rPr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233C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33CD"/>
  </w:style>
  <w:style w:type="paragraph" w:styleId="Footer">
    <w:name w:val="footer"/>
    <w:basedOn w:val="Normal"/>
    <w:link w:val="FooterChar"/>
    <w:uiPriority w:val="99"/>
    <w:unhideWhenUsed/>
    <w:rsid w:val="003233C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33CD"/>
  </w:style>
  <w:style w:type="character" w:customStyle="1" w:styleId="Heading1Char">
    <w:name w:val="Heading 1 Char"/>
    <w:basedOn w:val="DefaultParagraphFont"/>
    <w:link w:val="Heading1"/>
    <w:rsid w:val="003233CD"/>
    <w:rPr>
      <w:rFonts w:ascii="Times New Roman" w:eastAsia="Times New Roman" w:hAnsi="Times New Roman" w:cs="Times New Roman"/>
      <w:b/>
      <w:bCs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007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0073"/>
    <w:rPr>
      <w:rFonts w:ascii="Segoe UI" w:eastAsia="Times New Roman" w:hAnsi="Segoe UI" w:cs="Segoe UI"/>
      <w:sz w:val="18"/>
      <w:szCs w:val="18"/>
      <w:lang w:val="en-GB"/>
    </w:rPr>
  </w:style>
  <w:style w:type="paragraph" w:styleId="Revision">
    <w:name w:val="Revision"/>
    <w:hidden/>
    <w:uiPriority w:val="99"/>
    <w:semiHidden/>
    <w:rsid w:val="008D2B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 Popescu</dc:creator>
  <cp:lastModifiedBy>Anda Gabriela Popescu</cp:lastModifiedBy>
  <cp:revision>3</cp:revision>
  <cp:lastPrinted>2023-10-05T11:25:00Z</cp:lastPrinted>
  <dcterms:created xsi:type="dcterms:W3CDTF">2023-10-09T07:27:00Z</dcterms:created>
  <dcterms:modified xsi:type="dcterms:W3CDTF">2023-12-29T08:17:00Z</dcterms:modified>
</cp:coreProperties>
</file>